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tc>
          <w:tcPr>
            <w:tcW w:w="9234" w:type="dxa"/>
            <w:gridSpan w:val="4"/>
            <w:tcMar>
              <w:top w:w="113" w:type="dxa"/>
            </w:tcMar>
          </w:tcPr>
          <w:p w14:paraId="1BD6388F" w14:textId="77777777" w:rsidR="00FE7569" w:rsidRPr="00047508" w:rsidRDefault="00FE7569">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tc>
          <w:tcPr>
            <w:tcW w:w="2235" w:type="dxa"/>
            <w:tcMar>
              <w:top w:w="113" w:type="dxa"/>
            </w:tcMar>
          </w:tcPr>
          <w:p w14:paraId="527A3631" w14:textId="77777777" w:rsidR="00FE7569" w:rsidRPr="00047508" w:rsidRDefault="00FE7569">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357DCD51" w14:textId="2FF19EDA" w:rsidR="00FE7569" w:rsidRPr="00047508" w:rsidRDefault="00FE7569">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w:t>
            </w:r>
            <w:r w:rsidR="008F5F27">
              <w:rPr>
                <w:rFonts w:ascii="Arial" w:hAnsi="Arial" w:cs="Arial"/>
                <w:sz w:val="20"/>
                <w:szCs w:val="20"/>
              </w:rPr>
              <w:t>xx</w:t>
            </w:r>
          </w:p>
        </w:tc>
        <w:tc>
          <w:tcPr>
            <w:tcW w:w="2409" w:type="dxa"/>
            <w:tcMar>
              <w:top w:w="113" w:type="dxa"/>
            </w:tcMar>
          </w:tcPr>
          <w:p w14:paraId="363A7C43" w14:textId="77777777" w:rsidR="00FE7569" w:rsidRPr="00047508" w:rsidRDefault="00FE7569">
            <w:pPr>
              <w:rPr>
                <w:rFonts w:ascii="Arial" w:hAnsi="Arial" w:cs="Arial"/>
                <w:sz w:val="20"/>
                <w:szCs w:val="20"/>
              </w:rPr>
            </w:pPr>
          </w:p>
        </w:tc>
        <w:tc>
          <w:tcPr>
            <w:tcW w:w="2038" w:type="dxa"/>
            <w:tcMar>
              <w:top w:w="113" w:type="dxa"/>
            </w:tcMar>
          </w:tcPr>
          <w:p w14:paraId="7CBDD607" w14:textId="77777777" w:rsidR="00FE7569" w:rsidRPr="00047508" w:rsidRDefault="00FE7569">
            <w:pPr>
              <w:rPr>
                <w:rFonts w:ascii="Arial" w:hAnsi="Arial" w:cs="Arial"/>
                <w:sz w:val="20"/>
                <w:szCs w:val="20"/>
              </w:rPr>
            </w:pPr>
          </w:p>
        </w:tc>
      </w:tr>
      <w:tr w:rsidR="00FE7569" w:rsidRPr="00611659" w14:paraId="34C8B45D" w14:textId="77777777">
        <w:tc>
          <w:tcPr>
            <w:tcW w:w="2235" w:type="dxa"/>
            <w:tcMar>
              <w:top w:w="113" w:type="dxa"/>
            </w:tcMar>
          </w:tcPr>
          <w:p w14:paraId="439BBB3A" w14:textId="77777777" w:rsidR="00FE7569" w:rsidRPr="00047508" w:rsidRDefault="00FE7569">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486A659B" w14:textId="61E7140D" w:rsidR="00FE7569" w:rsidRPr="00047508" w:rsidRDefault="2D5E22FA">
            <w:pPr>
              <w:rPr>
                <w:rFonts w:ascii="Arial" w:hAnsi="Arial" w:cs="Arial"/>
                <w:sz w:val="20"/>
                <w:szCs w:val="20"/>
              </w:rPr>
            </w:pPr>
            <w:r w:rsidRPr="26B91D8D">
              <w:rPr>
                <w:rFonts w:ascii="Arial" w:hAnsi="Arial" w:cs="Arial"/>
                <w:sz w:val="20"/>
                <w:szCs w:val="20"/>
              </w:rPr>
              <w:t>Concept besluit ‘</w:t>
            </w:r>
            <w:r w:rsidR="00B52E7D" w:rsidRPr="00B52E7D">
              <w:rPr>
                <w:rFonts w:ascii="Arial" w:hAnsi="Arial" w:cs="Arial"/>
                <w:sz w:val="20"/>
                <w:szCs w:val="20"/>
              </w:rPr>
              <w:t>vrijstelling SCL – training interne auditor</w:t>
            </w:r>
            <w:r w:rsidR="224892F6" w:rsidRPr="26B91D8D">
              <w:rPr>
                <w:rFonts w:ascii="Arial" w:hAnsi="Arial" w:cs="Arial"/>
                <w:sz w:val="20"/>
                <w:szCs w:val="20"/>
              </w:rPr>
              <w:t>’</w:t>
            </w:r>
          </w:p>
        </w:tc>
      </w:tr>
      <w:tr w:rsidR="00FE7569" w:rsidRPr="00611659" w14:paraId="785BD623" w14:textId="77777777">
        <w:tc>
          <w:tcPr>
            <w:tcW w:w="2235" w:type="dxa"/>
            <w:tcBorders>
              <w:bottom w:val="single" w:sz="4" w:space="0" w:color="auto"/>
            </w:tcBorders>
            <w:tcMar>
              <w:top w:w="113" w:type="dxa"/>
            </w:tcMar>
          </w:tcPr>
          <w:p w14:paraId="12BC3173" w14:textId="77777777" w:rsidR="00FE7569" w:rsidRPr="00047508" w:rsidRDefault="00FE7569">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33117BBE" w:rsidR="00FE7569" w:rsidRPr="00047508" w:rsidRDefault="00FE7569">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AE64B5">
              <w:rPr>
                <w:rFonts w:ascii="Arial" w:hAnsi="Arial" w:cs="Arial"/>
                <w:sz w:val="20"/>
                <w:szCs w:val="20"/>
              </w:rPr>
              <w:t>9</w:t>
            </w:r>
            <w:r w:rsidR="008F5F27">
              <w:rPr>
                <w:rFonts w:ascii="Arial" w:hAnsi="Arial" w:cs="Arial"/>
                <w:sz w:val="20"/>
                <w:szCs w:val="20"/>
              </w:rPr>
              <w:t>-</w:t>
            </w:r>
            <w:r w:rsidR="00445696">
              <w:rPr>
                <w:rFonts w:ascii="Arial" w:hAnsi="Arial" w:cs="Arial"/>
                <w:sz w:val="20"/>
                <w:szCs w:val="20"/>
              </w:rPr>
              <w:t>11</w:t>
            </w:r>
          </w:p>
        </w:tc>
        <w:tc>
          <w:tcPr>
            <w:tcW w:w="2409" w:type="dxa"/>
            <w:tcBorders>
              <w:bottom w:val="single" w:sz="4" w:space="0" w:color="auto"/>
            </w:tcBorders>
            <w:tcMar>
              <w:top w:w="113" w:type="dxa"/>
            </w:tcMar>
          </w:tcPr>
          <w:p w14:paraId="1BAA97ED" w14:textId="77777777" w:rsidR="00FE7569" w:rsidRPr="00047508" w:rsidRDefault="00FE7569">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pPr>
              <w:rPr>
                <w:rFonts w:ascii="Arial" w:hAnsi="Arial" w:cs="Arial"/>
                <w:sz w:val="20"/>
                <w:szCs w:val="20"/>
              </w:rPr>
            </w:pPr>
          </w:p>
        </w:tc>
      </w:tr>
      <w:tr w:rsidR="00FE7569" w:rsidRPr="00611659" w14:paraId="0095C0E2" w14:textId="77777777">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612B6E8E" w:rsidR="00FE7569" w:rsidRPr="00047508" w:rsidRDefault="00792F75">
            <w:pPr>
              <w:ind w:right="-150"/>
              <w:rPr>
                <w:rFonts w:ascii="Arial" w:hAnsi="Arial" w:cs="Arial"/>
                <w:sz w:val="20"/>
                <w:szCs w:val="20"/>
              </w:rPr>
            </w:pPr>
            <w:r w:rsidRPr="00792F75">
              <w:rPr>
                <w:rFonts w:ascii="Arial" w:hAnsi="Arial" w:cs="Arial"/>
                <w:sz w:val="20"/>
                <w:szCs w:val="20"/>
              </w:rPr>
              <w:t xml:space="preserve">Publicatie op website en in </w:t>
            </w:r>
            <w:r w:rsidR="004A19B6">
              <w:rPr>
                <w:rFonts w:ascii="Arial" w:hAnsi="Arial" w:cs="Arial"/>
                <w:sz w:val="20"/>
                <w:szCs w:val="20"/>
              </w:rPr>
              <w:t xml:space="preserve">interpretatiedocument bij </w:t>
            </w:r>
            <w:r w:rsidRPr="00792F75">
              <w:rPr>
                <w:rFonts w:ascii="Arial" w:hAnsi="Arial" w:cs="Arial"/>
                <w:sz w:val="20"/>
                <w:szCs w:val="20"/>
              </w:rPr>
              <w:t>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08E627E9" w14:textId="77DD1EBE" w:rsidR="00FE7569" w:rsidRPr="00047508" w:rsidRDefault="00147C9B">
            <w:pPr>
              <w:rPr>
                <w:rFonts w:ascii="Arial" w:hAnsi="Arial" w:cs="Arial"/>
                <w:sz w:val="20"/>
                <w:szCs w:val="20"/>
              </w:rPr>
            </w:pPr>
            <w:r>
              <w:rPr>
                <w:rFonts w:ascii="Arial" w:hAnsi="Arial" w:cs="Arial"/>
                <w:sz w:val="20"/>
                <w:szCs w:val="20"/>
              </w:rPr>
              <w:t>Per direct</w:t>
            </w:r>
            <w:r w:rsidR="00FE7569">
              <w:rPr>
                <w:rFonts w:ascii="Arial" w:hAnsi="Arial" w:cs="Arial"/>
                <w:sz w:val="20"/>
                <w:szCs w:val="20"/>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sidRPr="00827ACC">
        <w:rPr>
          <w:color w:val="009691"/>
        </w:rPr>
        <w:t>Achtergrond</w:t>
      </w:r>
      <w:r w:rsidRPr="007F4010">
        <w:rPr>
          <w:color w:val="009691"/>
        </w:rPr>
        <w:t>;</w:t>
      </w:r>
    </w:p>
    <w:p w14:paraId="3FB013A6" w14:textId="2CE83CE8" w:rsidR="008152D5" w:rsidRDefault="0041451D" w:rsidP="000503D2">
      <w:pPr>
        <w:spacing w:after="0"/>
      </w:pPr>
      <w:r>
        <w:t>Bij de introductie van het SCL-product</w:t>
      </w:r>
      <w:r w:rsidR="00045644">
        <w:t xml:space="preserve"> ‘SCL Light voor kleine organisaties’ is de functie van ‘Interne auditor’ </w:t>
      </w:r>
      <w:r w:rsidR="006C77A0">
        <w:t>geïntroduceerd</w:t>
      </w:r>
      <w:r w:rsidR="00045644">
        <w:t>.</w:t>
      </w:r>
    </w:p>
    <w:p w14:paraId="3D572058" w14:textId="77777777" w:rsidR="006C77A0" w:rsidRDefault="006C77A0" w:rsidP="000503D2">
      <w:pPr>
        <w:spacing w:after="0"/>
      </w:pPr>
    </w:p>
    <w:p w14:paraId="3CA06603" w14:textId="16045EF7" w:rsidR="008152D5" w:rsidRDefault="00D17771" w:rsidP="000503D2">
      <w:pPr>
        <w:spacing w:after="0"/>
      </w:pPr>
      <w:r>
        <w:t>Aan een in</w:t>
      </w:r>
      <w:r w:rsidR="00FA7F0B">
        <w:t>terne auditor van een kleine organisatie (of iemand die door een kleine organisatie hiervoor wordt ingehuurd)</w:t>
      </w:r>
      <w:r w:rsidR="00A47852">
        <w:t xml:space="preserve"> worden diverse eisen gesteld. Een van die eisen is dat men de</w:t>
      </w:r>
      <w:r w:rsidR="00DE12C1" w:rsidRPr="00DE12C1">
        <w:t xml:space="preserve"> NEN - training voor interne auditoren</w:t>
      </w:r>
      <w:r w:rsidR="007832DB">
        <w:t xml:space="preserve"> ‘</w:t>
      </w:r>
      <w:r w:rsidR="007832DB" w:rsidRPr="007832DB">
        <w:t>Intern veiligheidsbewustzijn toetsen met de Safety Culture Ladder</w:t>
      </w:r>
      <w:r w:rsidR="007B5C56">
        <w:t>’</w:t>
      </w:r>
      <w:r w:rsidR="00DE12C1" w:rsidRPr="00DE12C1">
        <w:t xml:space="preserve"> gevolgd </w:t>
      </w:r>
      <w:r w:rsidR="006379AD">
        <w:t>moet hebben.</w:t>
      </w:r>
    </w:p>
    <w:p w14:paraId="105C03C0" w14:textId="77777777" w:rsidR="00E13450" w:rsidRDefault="00E13450" w:rsidP="000503D2">
      <w:pPr>
        <w:spacing w:after="0"/>
      </w:pPr>
    </w:p>
    <w:p w14:paraId="22F9A51C" w14:textId="402CCB66" w:rsidR="00E13450" w:rsidRDefault="0015329A" w:rsidP="000503D2">
      <w:pPr>
        <w:spacing w:after="0"/>
      </w:pPr>
      <w:r>
        <w:t xml:space="preserve">Vanuit de markt zijn er vragen gesteld over de </w:t>
      </w:r>
      <w:r w:rsidR="00407DB6">
        <w:t>mogelijkheden voor vrijstelling voor deze voornoemde training.</w:t>
      </w:r>
    </w:p>
    <w:p w14:paraId="284B757B" w14:textId="77777777" w:rsidR="00035827" w:rsidRDefault="00035827" w:rsidP="000503D2">
      <w:pPr>
        <w:spacing w:after="0"/>
      </w:pPr>
    </w:p>
    <w:p w14:paraId="3D43F18F" w14:textId="4AB8795E" w:rsidR="00035827" w:rsidRPr="00827ACC" w:rsidRDefault="006D63AF" w:rsidP="000503D2">
      <w:pPr>
        <w:spacing w:after="0"/>
        <w:rPr>
          <w:color w:val="009691"/>
        </w:rPr>
      </w:pPr>
      <w:r w:rsidRPr="00827ACC">
        <w:rPr>
          <w:color w:val="009691"/>
        </w:rPr>
        <w:t>Overweging:</w:t>
      </w:r>
    </w:p>
    <w:p w14:paraId="39D9557E" w14:textId="69E6D061" w:rsidR="001C5CE4" w:rsidRDefault="00017B43" w:rsidP="000503D2">
      <w:pPr>
        <w:spacing w:after="0"/>
      </w:pPr>
      <w:r>
        <w:t xml:space="preserve">De CvD heeft kennis genomen van de </w:t>
      </w:r>
      <w:r w:rsidR="001C5CE4">
        <w:t>verzoeken to</w:t>
      </w:r>
      <w:r w:rsidR="6CB6E782">
        <w:t>t</w:t>
      </w:r>
      <w:r w:rsidR="001C5CE4">
        <w:t xml:space="preserve"> vrijstelling.</w:t>
      </w:r>
    </w:p>
    <w:p w14:paraId="675417CF" w14:textId="3FF230BC" w:rsidR="004C5962" w:rsidRDefault="00BD39EB" w:rsidP="000503D2">
      <w:pPr>
        <w:spacing w:after="0"/>
      </w:pPr>
      <w:r>
        <w:t xml:space="preserve">Daarbij zijn nogmaals nadrukkelijk de volgende overwegingen </w:t>
      </w:r>
      <w:r w:rsidR="00E44230">
        <w:t>meegenomen;</w:t>
      </w:r>
    </w:p>
    <w:p w14:paraId="6D0EC226" w14:textId="247B042B" w:rsidR="001C5CE4" w:rsidRDefault="00D125B0" w:rsidP="00E44230">
      <w:pPr>
        <w:pStyle w:val="Lijstalinea"/>
        <w:numPr>
          <w:ilvl w:val="0"/>
          <w:numId w:val="13"/>
        </w:numPr>
        <w:spacing w:after="0"/>
      </w:pPr>
      <w:r w:rsidRPr="00D125B0">
        <w:t>De SCL is een kwaliteitsnorm en de kwaliteit wordt voor een belangrijk deel bepaald door de kwaliteit van de (interne) auditoren. Daarom stelt NEN ook hoge eisen aan de kwalificatie. Niet alleen moet de auditor kennis en ervaring hebben, maar daarboven op moet de auditor ook voldoen aan de additionele eisen inzake SCL. Ongeacht of je een auditor voor de SCL wilt worden of interne auditor. De NEN eisen zijn aanvullend op die van kennis en ervaring als auditor.</w:t>
      </w:r>
    </w:p>
    <w:p w14:paraId="6F9EA6F5" w14:textId="7D8F9307" w:rsidR="001C5CE4" w:rsidRDefault="00913FBB" w:rsidP="000503D2">
      <w:pPr>
        <w:pStyle w:val="Lijstalinea"/>
        <w:numPr>
          <w:ilvl w:val="0"/>
          <w:numId w:val="13"/>
        </w:numPr>
        <w:spacing w:after="0"/>
      </w:pPr>
      <w:r w:rsidRPr="00913FBB">
        <w:t>Voor ervaren en deskundige auditoren is het volgen van de interne auditoropleiding bij NEN geen overbodige herhaling, maar een noodzakelijke stap om te voldoen aan de formele eisen van de SCL-norm én om hun effectiviteit, geloofwaardigheid en inzetbaarheid als auditor binnen dit kader te waarborgen en te versterken</w:t>
      </w:r>
    </w:p>
    <w:p w14:paraId="4689B8DD" w14:textId="77777777" w:rsidR="00C2012D" w:rsidRDefault="00C2012D" w:rsidP="00C2012D">
      <w:pPr>
        <w:spacing w:after="0"/>
      </w:pPr>
    </w:p>
    <w:p w14:paraId="6B53228C" w14:textId="3ECDEEA5" w:rsidR="00C2012D" w:rsidRDefault="00C2012D" w:rsidP="00C2012D">
      <w:pPr>
        <w:spacing w:after="0"/>
      </w:pPr>
      <w:r>
        <w:t>Zij erkent dat er overlappen bestaan tussen de voornoemde training en andere SCL-traininge</w:t>
      </w:r>
      <w:r w:rsidR="00273715">
        <w:t>n. D</w:t>
      </w:r>
      <w:r w:rsidR="003A1ADA">
        <w:t xml:space="preserve">ie zorgen </w:t>
      </w:r>
      <w:r w:rsidR="00E03A55">
        <w:t xml:space="preserve">o.a. </w:t>
      </w:r>
      <w:r w:rsidR="003A1ADA">
        <w:t xml:space="preserve">voor </w:t>
      </w:r>
      <w:r w:rsidR="008A4956">
        <w:t>een verminderde motivatie bij deelnemers of een groot niveauverschil in kennis tussen de deelnemers.</w:t>
      </w:r>
    </w:p>
    <w:p w14:paraId="466EB905" w14:textId="77777777" w:rsidR="001C5CE4" w:rsidRDefault="001C5CE4" w:rsidP="000503D2">
      <w:pPr>
        <w:spacing w:after="0"/>
      </w:pPr>
    </w:p>
    <w:p w14:paraId="7CF392E8" w14:textId="3F19EF16" w:rsidR="000C371A" w:rsidRPr="00A46721" w:rsidRDefault="000C371A" w:rsidP="000C371A">
      <w:pPr>
        <w:spacing w:after="0"/>
        <w:rPr>
          <w:color w:val="009691"/>
        </w:rPr>
      </w:pPr>
      <w:r>
        <w:rPr>
          <w:color w:val="009691"/>
        </w:rPr>
        <w:t>B</w:t>
      </w:r>
      <w:r w:rsidRPr="00A46721">
        <w:rPr>
          <w:color w:val="009691"/>
        </w:rPr>
        <w:t>esluit:</w:t>
      </w:r>
    </w:p>
    <w:p w14:paraId="2757C3FF" w14:textId="27EF876D" w:rsidR="000C371A" w:rsidRDefault="000C371A" w:rsidP="000C371A">
      <w:pPr>
        <w:spacing w:after="0"/>
      </w:pPr>
      <w:r>
        <w:t xml:space="preserve">De CvD SCL heeft </w:t>
      </w:r>
      <w:r w:rsidR="00E03A55">
        <w:t>het volgende besluit genomen</w:t>
      </w:r>
      <w:r>
        <w:t>:</w:t>
      </w:r>
    </w:p>
    <w:p w14:paraId="67A0888C" w14:textId="77777777" w:rsidR="00CB70CB" w:rsidRDefault="00CB70CB" w:rsidP="00CB70CB">
      <w:pPr>
        <w:spacing w:after="0"/>
      </w:pPr>
      <w:r>
        <w:t>Voor SCL Light voor kleine organisaties moet een interne auditor of een extern ingehuurde interne auditor aan de volgende eis voldoen:</w:t>
      </w:r>
    </w:p>
    <w:p w14:paraId="14A353C7" w14:textId="77777777" w:rsidR="00CB70CB" w:rsidRDefault="00CB70CB" w:rsidP="00CB70CB">
      <w:pPr>
        <w:spacing w:after="0"/>
        <w:ind w:left="426" w:hanging="426"/>
      </w:pPr>
      <w:r>
        <w:lastRenderedPageBreak/>
        <w:t>a)</w:t>
      </w:r>
      <w:r>
        <w:tab/>
        <w:t>De training ‘Intern veiligheidsbewustzijn toetsen met de Safety Culture Ladder’, die voldoet aan de eindtermen van NEN, bij NEN of bij de SCL-partners Samurai at Work, LRQA of ECCO hebben gevolgd’.</w:t>
      </w:r>
    </w:p>
    <w:p w14:paraId="58D1C8DE" w14:textId="77777777" w:rsidR="00CB70CB" w:rsidRDefault="00CB70CB" w:rsidP="00CB70CB">
      <w:pPr>
        <w:spacing w:after="0"/>
      </w:pPr>
      <w:r>
        <w:t>Of</w:t>
      </w:r>
    </w:p>
    <w:p w14:paraId="6CF69D63" w14:textId="2BA5CD41" w:rsidR="00CB70CB" w:rsidRDefault="00CB70CB" w:rsidP="00CB70CB">
      <w:pPr>
        <w:spacing w:after="0"/>
        <w:ind w:left="426" w:hanging="426"/>
      </w:pPr>
      <w:r>
        <w:t>b)</w:t>
      </w:r>
      <w:r>
        <w:tab/>
        <w:t xml:space="preserve">Een bevoegdverklaarde </w:t>
      </w:r>
      <w:del w:id="0" w:author="Ron van der Aa" w:date="2025-09-15T11:21:00Z" w16du:dateUtc="2025-09-15T09:21:00Z">
        <w:r w:rsidDel="006D7290">
          <w:delText xml:space="preserve">SCL 2.0 </w:delText>
        </w:r>
      </w:del>
      <w:r>
        <w:t>auditor zijn.</w:t>
      </w:r>
    </w:p>
    <w:p w14:paraId="44EBA7B8" w14:textId="77777777" w:rsidR="00935FE3" w:rsidRDefault="00935FE3" w:rsidP="000C371A">
      <w:pPr>
        <w:spacing w:after="0"/>
      </w:pPr>
    </w:p>
    <w:p w14:paraId="29A26113" w14:textId="77777777" w:rsidR="00935FE3" w:rsidRDefault="00935FE3" w:rsidP="000C371A">
      <w:pPr>
        <w:spacing w:after="0"/>
      </w:pPr>
    </w:p>
    <w:p w14:paraId="339DF221" w14:textId="77777777" w:rsidR="00935FE3" w:rsidRDefault="00935FE3" w:rsidP="000C371A">
      <w:pPr>
        <w:spacing w:after="0"/>
      </w:pPr>
    </w:p>
    <w:p w14:paraId="4538DA46" w14:textId="77777777" w:rsidR="00935FE3" w:rsidRDefault="00935FE3" w:rsidP="000C371A">
      <w:pPr>
        <w:spacing w:after="0"/>
      </w:pPr>
    </w:p>
    <w:p w14:paraId="62DA24AF" w14:textId="77777777" w:rsidR="00935FE3" w:rsidRDefault="00935FE3" w:rsidP="000C371A">
      <w:pPr>
        <w:spacing w:after="0"/>
      </w:pPr>
    </w:p>
    <w:p w14:paraId="4DACC024" w14:textId="77777777" w:rsidR="00935FE3" w:rsidRDefault="00935FE3" w:rsidP="000C371A">
      <w:pPr>
        <w:spacing w:after="0"/>
      </w:pPr>
    </w:p>
    <w:sectPr w:rsidR="00935FE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5F5AB" w14:textId="77777777" w:rsidR="00CE203B" w:rsidRDefault="00CE203B" w:rsidP="00631320">
      <w:pPr>
        <w:spacing w:after="0" w:line="240" w:lineRule="auto"/>
      </w:pPr>
      <w:r>
        <w:separator/>
      </w:r>
    </w:p>
  </w:endnote>
  <w:endnote w:type="continuationSeparator" w:id="0">
    <w:p w14:paraId="55722877" w14:textId="77777777" w:rsidR="00CE203B" w:rsidRDefault="00CE203B" w:rsidP="00631320">
      <w:pPr>
        <w:spacing w:after="0" w:line="240" w:lineRule="auto"/>
      </w:pPr>
      <w:r>
        <w:continuationSeparator/>
      </w:r>
    </w:p>
  </w:endnote>
  <w:endnote w:type="continuationNotice" w:id="1">
    <w:p w14:paraId="3CAB58EE" w14:textId="77777777" w:rsidR="00CE203B" w:rsidRDefault="00CE20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FD7BF" w14:textId="77777777" w:rsidR="00CE203B" w:rsidRDefault="00CE203B" w:rsidP="00631320">
      <w:pPr>
        <w:spacing w:after="0" w:line="240" w:lineRule="auto"/>
      </w:pPr>
      <w:r>
        <w:separator/>
      </w:r>
    </w:p>
  </w:footnote>
  <w:footnote w:type="continuationSeparator" w:id="0">
    <w:p w14:paraId="449B5B6F" w14:textId="77777777" w:rsidR="00CE203B" w:rsidRDefault="00CE203B" w:rsidP="00631320">
      <w:pPr>
        <w:spacing w:after="0" w:line="240" w:lineRule="auto"/>
      </w:pPr>
      <w:r>
        <w:continuationSeparator/>
      </w:r>
    </w:p>
  </w:footnote>
  <w:footnote w:type="continuationNotice" w:id="1">
    <w:p w14:paraId="4B5D504A" w14:textId="77777777" w:rsidR="00CE203B" w:rsidRDefault="00CE20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D6F"/>
    <w:multiLevelType w:val="hybridMultilevel"/>
    <w:tmpl w:val="F7CC0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99222E"/>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B40AA5"/>
    <w:multiLevelType w:val="hybridMultilevel"/>
    <w:tmpl w:val="35FC83B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3D756E"/>
    <w:multiLevelType w:val="hybridMultilevel"/>
    <w:tmpl w:val="B900B9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54CB2AFC"/>
    <w:multiLevelType w:val="hybridMultilevel"/>
    <w:tmpl w:val="7920326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5DA124B3"/>
    <w:multiLevelType w:val="hybridMultilevel"/>
    <w:tmpl w:val="669A93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AEC03FF"/>
    <w:multiLevelType w:val="hybridMultilevel"/>
    <w:tmpl w:val="5B1233A0"/>
    <w:lvl w:ilvl="0" w:tplc="1D023486">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num w:numId="1" w16cid:durableId="782189500">
    <w:abstractNumId w:val="7"/>
  </w:num>
  <w:num w:numId="2" w16cid:durableId="104277141">
    <w:abstractNumId w:val="5"/>
  </w:num>
  <w:num w:numId="3" w16cid:durableId="2037346317">
    <w:abstractNumId w:val="11"/>
  </w:num>
  <w:num w:numId="4" w16cid:durableId="1206602690">
    <w:abstractNumId w:val="2"/>
  </w:num>
  <w:num w:numId="5" w16cid:durableId="853419595">
    <w:abstractNumId w:val="1"/>
  </w:num>
  <w:num w:numId="6" w16cid:durableId="90786768">
    <w:abstractNumId w:val="4"/>
  </w:num>
  <w:num w:numId="7" w16cid:durableId="839737575">
    <w:abstractNumId w:val="8"/>
  </w:num>
  <w:num w:numId="8" w16cid:durableId="1790929813">
    <w:abstractNumId w:val="0"/>
  </w:num>
  <w:num w:numId="9" w16cid:durableId="2145347354">
    <w:abstractNumId w:val="12"/>
  </w:num>
  <w:num w:numId="10" w16cid:durableId="1896039743">
    <w:abstractNumId w:val="3"/>
  </w:num>
  <w:num w:numId="11" w16cid:durableId="83693449">
    <w:abstractNumId w:val="6"/>
  </w:num>
  <w:num w:numId="12" w16cid:durableId="741416116">
    <w:abstractNumId w:val="9"/>
  </w:num>
  <w:num w:numId="13" w16cid:durableId="14146263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n van der Aa">
    <w15:presenceInfo w15:providerId="AD" w15:userId="S::ron.vanderaa@nen.nl::3ad364bf-ecbe-47fd-94b9-56345bc5b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15655"/>
    <w:rsid w:val="00017B43"/>
    <w:rsid w:val="00020E1A"/>
    <w:rsid w:val="000320B2"/>
    <w:rsid w:val="00035827"/>
    <w:rsid w:val="00041A42"/>
    <w:rsid w:val="00045644"/>
    <w:rsid w:val="000503D2"/>
    <w:rsid w:val="000560FB"/>
    <w:rsid w:val="00066204"/>
    <w:rsid w:val="000B132E"/>
    <w:rsid w:val="000B2073"/>
    <w:rsid w:val="000B4B63"/>
    <w:rsid w:val="000C371A"/>
    <w:rsid w:val="000C6DDF"/>
    <w:rsid w:val="000D75BF"/>
    <w:rsid w:val="000F61F1"/>
    <w:rsid w:val="001156E0"/>
    <w:rsid w:val="00117938"/>
    <w:rsid w:val="00117EF6"/>
    <w:rsid w:val="00121CF4"/>
    <w:rsid w:val="00124E94"/>
    <w:rsid w:val="00133C84"/>
    <w:rsid w:val="001358B8"/>
    <w:rsid w:val="001365BE"/>
    <w:rsid w:val="001375DA"/>
    <w:rsid w:val="0014307E"/>
    <w:rsid w:val="00147C9B"/>
    <w:rsid w:val="0015329A"/>
    <w:rsid w:val="0016140C"/>
    <w:rsid w:val="00174C9C"/>
    <w:rsid w:val="00175B5D"/>
    <w:rsid w:val="00183A08"/>
    <w:rsid w:val="0019376A"/>
    <w:rsid w:val="00194D09"/>
    <w:rsid w:val="001A39B8"/>
    <w:rsid w:val="001B0B8C"/>
    <w:rsid w:val="001B3836"/>
    <w:rsid w:val="001C5557"/>
    <w:rsid w:val="001C5CE4"/>
    <w:rsid w:val="001C7FD3"/>
    <w:rsid w:val="001D6B7B"/>
    <w:rsid w:val="002007E8"/>
    <w:rsid w:val="00210D80"/>
    <w:rsid w:val="00213F52"/>
    <w:rsid w:val="00230B10"/>
    <w:rsid w:val="002333F9"/>
    <w:rsid w:val="00242995"/>
    <w:rsid w:val="002469AD"/>
    <w:rsid w:val="00247324"/>
    <w:rsid w:val="0026568A"/>
    <w:rsid w:val="002715C6"/>
    <w:rsid w:val="00273715"/>
    <w:rsid w:val="002747F2"/>
    <w:rsid w:val="00281DB5"/>
    <w:rsid w:val="002A5033"/>
    <w:rsid w:val="002B1DF1"/>
    <w:rsid w:val="002B2523"/>
    <w:rsid w:val="002B50D3"/>
    <w:rsid w:val="002D1AA3"/>
    <w:rsid w:val="002D2FFF"/>
    <w:rsid w:val="002D4399"/>
    <w:rsid w:val="002D591F"/>
    <w:rsid w:val="002D67A9"/>
    <w:rsid w:val="002E65CF"/>
    <w:rsid w:val="002F79B3"/>
    <w:rsid w:val="0030016C"/>
    <w:rsid w:val="00301D93"/>
    <w:rsid w:val="003130DA"/>
    <w:rsid w:val="00314EC2"/>
    <w:rsid w:val="00315998"/>
    <w:rsid w:val="00316648"/>
    <w:rsid w:val="00320E94"/>
    <w:rsid w:val="00350762"/>
    <w:rsid w:val="00355461"/>
    <w:rsid w:val="00357338"/>
    <w:rsid w:val="00360B17"/>
    <w:rsid w:val="00361AF8"/>
    <w:rsid w:val="003871A7"/>
    <w:rsid w:val="00395069"/>
    <w:rsid w:val="003A19BF"/>
    <w:rsid w:val="003A1ADA"/>
    <w:rsid w:val="003A20F3"/>
    <w:rsid w:val="003A2ECC"/>
    <w:rsid w:val="003C43F6"/>
    <w:rsid w:val="003D3E08"/>
    <w:rsid w:val="003E3246"/>
    <w:rsid w:val="003E79FC"/>
    <w:rsid w:val="003F7375"/>
    <w:rsid w:val="00401CA2"/>
    <w:rsid w:val="00407A28"/>
    <w:rsid w:val="00407DB6"/>
    <w:rsid w:val="0041451D"/>
    <w:rsid w:val="0041738F"/>
    <w:rsid w:val="0043312F"/>
    <w:rsid w:val="00445696"/>
    <w:rsid w:val="004530B7"/>
    <w:rsid w:val="00466E3F"/>
    <w:rsid w:val="004902D0"/>
    <w:rsid w:val="00491C7F"/>
    <w:rsid w:val="004A19B6"/>
    <w:rsid w:val="004A3564"/>
    <w:rsid w:val="004A6B38"/>
    <w:rsid w:val="004B2893"/>
    <w:rsid w:val="004B52F4"/>
    <w:rsid w:val="004C5962"/>
    <w:rsid w:val="004F0485"/>
    <w:rsid w:val="004F5191"/>
    <w:rsid w:val="004F5D5E"/>
    <w:rsid w:val="004F6AF1"/>
    <w:rsid w:val="00502AA1"/>
    <w:rsid w:val="005052E9"/>
    <w:rsid w:val="00507F4D"/>
    <w:rsid w:val="00513BAB"/>
    <w:rsid w:val="0052054E"/>
    <w:rsid w:val="00523006"/>
    <w:rsid w:val="00523D9B"/>
    <w:rsid w:val="00525EF5"/>
    <w:rsid w:val="005337D6"/>
    <w:rsid w:val="00536187"/>
    <w:rsid w:val="00563101"/>
    <w:rsid w:val="00566857"/>
    <w:rsid w:val="00567508"/>
    <w:rsid w:val="005738C7"/>
    <w:rsid w:val="00575CDD"/>
    <w:rsid w:val="00576960"/>
    <w:rsid w:val="00577C9B"/>
    <w:rsid w:val="00594A2C"/>
    <w:rsid w:val="005A74F9"/>
    <w:rsid w:val="005B0F5D"/>
    <w:rsid w:val="005B3684"/>
    <w:rsid w:val="005B4D69"/>
    <w:rsid w:val="005C2562"/>
    <w:rsid w:val="005C490B"/>
    <w:rsid w:val="005D428D"/>
    <w:rsid w:val="005D7C7D"/>
    <w:rsid w:val="005E0D9A"/>
    <w:rsid w:val="005E410B"/>
    <w:rsid w:val="005E5DDE"/>
    <w:rsid w:val="005E7289"/>
    <w:rsid w:val="005F2BAF"/>
    <w:rsid w:val="005F63BA"/>
    <w:rsid w:val="005F7362"/>
    <w:rsid w:val="00611D15"/>
    <w:rsid w:val="00612FB8"/>
    <w:rsid w:val="00623F54"/>
    <w:rsid w:val="00624AA8"/>
    <w:rsid w:val="00631320"/>
    <w:rsid w:val="006335F1"/>
    <w:rsid w:val="006375EB"/>
    <w:rsid w:val="006379AD"/>
    <w:rsid w:val="00640614"/>
    <w:rsid w:val="0065785F"/>
    <w:rsid w:val="006635C5"/>
    <w:rsid w:val="00690C43"/>
    <w:rsid w:val="00694CF7"/>
    <w:rsid w:val="0069574A"/>
    <w:rsid w:val="006B156E"/>
    <w:rsid w:val="006C77A0"/>
    <w:rsid w:val="006D40BA"/>
    <w:rsid w:val="006D63AF"/>
    <w:rsid w:val="006D7290"/>
    <w:rsid w:val="006E0C6E"/>
    <w:rsid w:val="006E77A4"/>
    <w:rsid w:val="006F5D74"/>
    <w:rsid w:val="00701132"/>
    <w:rsid w:val="00716F56"/>
    <w:rsid w:val="00726712"/>
    <w:rsid w:val="00727A19"/>
    <w:rsid w:val="0074606D"/>
    <w:rsid w:val="007470EE"/>
    <w:rsid w:val="00747DC3"/>
    <w:rsid w:val="00757A7C"/>
    <w:rsid w:val="007643FD"/>
    <w:rsid w:val="007832DB"/>
    <w:rsid w:val="00792F75"/>
    <w:rsid w:val="007973E5"/>
    <w:rsid w:val="007A6C06"/>
    <w:rsid w:val="007A757A"/>
    <w:rsid w:val="007B00BA"/>
    <w:rsid w:val="007B5C56"/>
    <w:rsid w:val="007B60E8"/>
    <w:rsid w:val="007B68C4"/>
    <w:rsid w:val="007C3DD9"/>
    <w:rsid w:val="007C40E0"/>
    <w:rsid w:val="007C4C10"/>
    <w:rsid w:val="007C5039"/>
    <w:rsid w:val="007D7D7E"/>
    <w:rsid w:val="007F30E9"/>
    <w:rsid w:val="007F5F1E"/>
    <w:rsid w:val="007F72F7"/>
    <w:rsid w:val="00806B3C"/>
    <w:rsid w:val="00814144"/>
    <w:rsid w:val="008152D5"/>
    <w:rsid w:val="00817417"/>
    <w:rsid w:val="008270E2"/>
    <w:rsid w:val="00827ACC"/>
    <w:rsid w:val="008302E4"/>
    <w:rsid w:val="00847DA2"/>
    <w:rsid w:val="00850F10"/>
    <w:rsid w:val="00854D48"/>
    <w:rsid w:val="00854EC6"/>
    <w:rsid w:val="00855E99"/>
    <w:rsid w:val="00861D95"/>
    <w:rsid w:val="008775A6"/>
    <w:rsid w:val="00883105"/>
    <w:rsid w:val="00883A86"/>
    <w:rsid w:val="00896D09"/>
    <w:rsid w:val="008A0D6B"/>
    <w:rsid w:val="008A3CB9"/>
    <w:rsid w:val="008A4956"/>
    <w:rsid w:val="008A4DB0"/>
    <w:rsid w:val="008C55A4"/>
    <w:rsid w:val="008C7DCB"/>
    <w:rsid w:val="008D4942"/>
    <w:rsid w:val="008E075A"/>
    <w:rsid w:val="008F3C7B"/>
    <w:rsid w:val="008F5F27"/>
    <w:rsid w:val="008F7D6D"/>
    <w:rsid w:val="00913FBB"/>
    <w:rsid w:val="00924647"/>
    <w:rsid w:val="009352D3"/>
    <w:rsid w:val="00935FE3"/>
    <w:rsid w:val="009369DE"/>
    <w:rsid w:val="00937B44"/>
    <w:rsid w:val="009408AE"/>
    <w:rsid w:val="00953D82"/>
    <w:rsid w:val="009558F7"/>
    <w:rsid w:val="00955BB2"/>
    <w:rsid w:val="009649DB"/>
    <w:rsid w:val="009730F3"/>
    <w:rsid w:val="00973B6F"/>
    <w:rsid w:val="009760EB"/>
    <w:rsid w:val="009B5123"/>
    <w:rsid w:val="009E2D5A"/>
    <w:rsid w:val="009E36C5"/>
    <w:rsid w:val="009E7713"/>
    <w:rsid w:val="009F5B66"/>
    <w:rsid w:val="00A14F65"/>
    <w:rsid w:val="00A21359"/>
    <w:rsid w:val="00A238E8"/>
    <w:rsid w:val="00A24C09"/>
    <w:rsid w:val="00A3064F"/>
    <w:rsid w:val="00A41D3A"/>
    <w:rsid w:val="00A45BF6"/>
    <w:rsid w:val="00A47852"/>
    <w:rsid w:val="00A56AAB"/>
    <w:rsid w:val="00A6750F"/>
    <w:rsid w:val="00A70EB4"/>
    <w:rsid w:val="00A751FB"/>
    <w:rsid w:val="00A931C9"/>
    <w:rsid w:val="00A937A2"/>
    <w:rsid w:val="00A94185"/>
    <w:rsid w:val="00A94931"/>
    <w:rsid w:val="00AB4524"/>
    <w:rsid w:val="00AE46EE"/>
    <w:rsid w:val="00AE64B5"/>
    <w:rsid w:val="00AF0E7D"/>
    <w:rsid w:val="00AF47E1"/>
    <w:rsid w:val="00B02669"/>
    <w:rsid w:val="00B12340"/>
    <w:rsid w:val="00B15B88"/>
    <w:rsid w:val="00B177DF"/>
    <w:rsid w:val="00B412A4"/>
    <w:rsid w:val="00B52E7D"/>
    <w:rsid w:val="00B60FF6"/>
    <w:rsid w:val="00B66BF0"/>
    <w:rsid w:val="00B724F0"/>
    <w:rsid w:val="00B811AE"/>
    <w:rsid w:val="00B81518"/>
    <w:rsid w:val="00B860CA"/>
    <w:rsid w:val="00B96C8B"/>
    <w:rsid w:val="00BA22EE"/>
    <w:rsid w:val="00BC3C54"/>
    <w:rsid w:val="00BC47B4"/>
    <w:rsid w:val="00BD2C1F"/>
    <w:rsid w:val="00BD39EB"/>
    <w:rsid w:val="00BD6188"/>
    <w:rsid w:val="00BE4D4A"/>
    <w:rsid w:val="00BE65C2"/>
    <w:rsid w:val="00C2012D"/>
    <w:rsid w:val="00C573CF"/>
    <w:rsid w:val="00C643FC"/>
    <w:rsid w:val="00C66B1C"/>
    <w:rsid w:val="00C756B9"/>
    <w:rsid w:val="00CB653F"/>
    <w:rsid w:val="00CB70CB"/>
    <w:rsid w:val="00CB716A"/>
    <w:rsid w:val="00CD512C"/>
    <w:rsid w:val="00CD5727"/>
    <w:rsid w:val="00CD6958"/>
    <w:rsid w:val="00CD73B1"/>
    <w:rsid w:val="00CE101F"/>
    <w:rsid w:val="00CE203B"/>
    <w:rsid w:val="00CE6FB0"/>
    <w:rsid w:val="00CF112E"/>
    <w:rsid w:val="00CF11CB"/>
    <w:rsid w:val="00D1021A"/>
    <w:rsid w:val="00D125B0"/>
    <w:rsid w:val="00D1348F"/>
    <w:rsid w:val="00D15A26"/>
    <w:rsid w:val="00D167C5"/>
    <w:rsid w:val="00D17771"/>
    <w:rsid w:val="00D20D8C"/>
    <w:rsid w:val="00D23EE1"/>
    <w:rsid w:val="00D244C4"/>
    <w:rsid w:val="00D31000"/>
    <w:rsid w:val="00D43757"/>
    <w:rsid w:val="00D55DF6"/>
    <w:rsid w:val="00D6741D"/>
    <w:rsid w:val="00D67EFA"/>
    <w:rsid w:val="00D74386"/>
    <w:rsid w:val="00D7502A"/>
    <w:rsid w:val="00D8444C"/>
    <w:rsid w:val="00D85C23"/>
    <w:rsid w:val="00D913B1"/>
    <w:rsid w:val="00D92ABB"/>
    <w:rsid w:val="00D93B9E"/>
    <w:rsid w:val="00D94C5D"/>
    <w:rsid w:val="00D955E3"/>
    <w:rsid w:val="00DA1B34"/>
    <w:rsid w:val="00DA7A8D"/>
    <w:rsid w:val="00DB0EBB"/>
    <w:rsid w:val="00DC1711"/>
    <w:rsid w:val="00DC66BA"/>
    <w:rsid w:val="00DD71B3"/>
    <w:rsid w:val="00DE12C1"/>
    <w:rsid w:val="00DE3DC6"/>
    <w:rsid w:val="00DF6BCD"/>
    <w:rsid w:val="00E03A55"/>
    <w:rsid w:val="00E03D35"/>
    <w:rsid w:val="00E06117"/>
    <w:rsid w:val="00E13450"/>
    <w:rsid w:val="00E2495B"/>
    <w:rsid w:val="00E30FFD"/>
    <w:rsid w:val="00E324A0"/>
    <w:rsid w:val="00E44230"/>
    <w:rsid w:val="00E47297"/>
    <w:rsid w:val="00E47959"/>
    <w:rsid w:val="00E52746"/>
    <w:rsid w:val="00E6367A"/>
    <w:rsid w:val="00E6511C"/>
    <w:rsid w:val="00E717BC"/>
    <w:rsid w:val="00E72303"/>
    <w:rsid w:val="00E85813"/>
    <w:rsid w:val="00E87EF0"/>
    <w:rsid w:val="00E91BE6"/>
    <w:rsid w:val="00E96FDB"/>
    <w:rsid w:val="00EB0B3D"/>
    <w:rsid w:val="00EB7682"/>
    <w:rsid w:val="00EC068D"/>
    <w:rsid w:val="00EC171A"/>
    <w:rsid w:val="00EE7625"/>
    <w:rsid w:val="00EF2683"/>
    <w:rsid w:val="00EF5434"/>
    <w:rsid w:val="00F011A0"/>
    <w:rsid w:val="00F1108A"/>
    <w:rsid w:val="00F12868"/>
    <w:rsid w:val="00F4485D"/>
    <w:rsid w:val="00F45EBB"/>
    <w:rsid w:val="00F463B8"/>
    <w:rsid w:val="00F46704"/>
    <w:rsid w:val="00F519B5"/>
    <w:rsid w:val="00F57152"/>
    <w:rsid w:val="00F66F9B"/>
    <w:rsid w:val="00F72507"/>
    <w:rsid w:val="00F767DD"/>
    <w:rsid w:val="00F81088"/>
    <w:rsid w:val="00F823EB"/>
    <w:rsid w:val="00F870D3"/>
    <w:rsid w:val="00F91996"/>
    <w:rsid w:val="00F91A9D"/>
    <w:rsid w:val="00F994C6"/>
    <w:rsid w:val="00FA196F"/>
    <w:rsid w:val="00FA3EC0"/>
    <w:rsid w:val="00FA7A56"/>
    <w:rsid w:val="00FA7F0B"/>
    <w:rsid w:val="00FB50CD"/>
    <w:rsid w:val="00FB6BB8"/>
    <w:rsid w:val="00FD0073"/>
    <w:rsid w:val="00FE7569"/>
    <w:rsid w:val="06461220"/>
    <w:rsid w:val="07092631"/>
    <w:rsid w:val="0DF890F9"/>
    <w:rsid w:val="146A44B1"/>
    <w:rsid w:val="17CA18D6"/>
    <w:rsid w:val="1AF4CFFF"/>
    <w:rsid w:val="1EF8EFD4"/>
    <w:rsid w:val="203F0A97"/>
    <w:rsid w:val="20AE2C54"/>
    <w:rsid w:val="224892F6"/>
    <w:rsid w:val="2290AE7E"/>
    <w:rsid w:val="26B91D8D"/>
    <w:rsid w:val="2810D85B"/>
    <w:rsid w:val="2D5E22FA"/>
    <w:rsid w:val="3A1B1123"/>
    <w:rsid w:val="3BD17AB1"/>
    <w:rsid w:val="3C633BC3"/>
    <w:rsid w:val="42B3128E"/>
    <w:rsid w:val="4488A428"/>
    <w:rsid w:val="463D61A1"/>
    <w:rsid w:val="4B6795A4"/>
    <w:rsid w:val="4E481323"/>
    <w:rsid w:val="528E7BF3"/>
    <w:rsid w:val="58666227"/>
    <w:rsid w:val="5A440D2F"/>
    <w:rsid w:val="5C00605D"/>
    <w:rsid w:val="5C884EF9"/>
    <w:rsid w:val="5DDB701D"/>
    <w:rsid w:val="69F2306E"/>
    <w:rsid w:val="6B9E6BF9"/>
    <w:rsid w:val="6CB6E782"/>
    <w:rsid w:val="7446465C"/>
    <w:rsid w:val="772C89B3"/>
    <w:rsid w:val="7C685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4DB4316C-DC7C-4BB9-8D1E-62594DC6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370</Words>
  <Characters>2039</Characters>
  <Application>Microsoft Office Word</Application>
  <DocSecurity>0</DocSecurity>
  <Lines>16</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34</cp:revision>
  <dcterms:created xsi:type="dcterms:W3CDTF">2025-09-11T12:21:00Z</dcterms:created>
  <dcterms:modified xsi:type="dcterms:W3CDTF">2025-09-15T09:21:00Z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